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102AF" w14:textId="2E0BA638" w:rsidR="00A07251" w:rsidRDefault="003437E3" w:rsidP="00A07251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Załącznik nr </w:t>
      </w:r>
      <w:r w:rsidR="00BF0955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6</w:t>
      </w:r>
      <w:r w:rsidR="00A07251" w:rsidRPr="004822CC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421A3E" w:rsidRPr="00421A3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</w:t>
      </w:r>
      <w:r w:rsidR="00331B85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rocedury wyboru i oceny grantobiorców</w:t>
      </w:r>
    </w:p>
    <w:p w14:paraId="4D00F19D" w14:textId="07FCA6CF" w:rsidR="003437E3" w:rsidRDefault="00045200" w:rsidP="00A07251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przyjętej jako  Załącznik nr 1</w:t>
      </w:r>
      <w:bookmarkStart w:id="0" w:name="_GoBack"/>
      <w:bookmarkEnd w:id="0"/>
      <w:r w:rsidR="007D538D" w:rsidRPr="007D538D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uchwały nr 23/XV/25 z 30.06.2025 r. Zarządu Wielkopolskiego Partnerstwa dla Doliny Baryczy</w:t>
      </w:r>
    </w:p>
    <w:p w14:paraId="22CBC917" w14:textId="77777777" w:rsidR="003437E3" w:rsidRDefault="003437E3" w:rsidP="00A07251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</w:p>
    <w:p w14:paraId="458F142D" w14:textId="77777777" w:rsidR="00A07251" w:rsidRPr="00A07251" w:rsidRDefault="00A07251" w:rsidP="00A07251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</w:p>
    <w:p w14:paraId="7BF41974" w14:textId="31CB327A" w:rsidR="00FC1A31" w:rsidRPr="00313D3B" w:rsidRDefault="00FC1A31" w:rsidP="00FC1A31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28"/>
          <w:szCs w:val="32"/>
        </w:rPr>
      </w:pPr>
      <w:r w:rsidRPr="00313D3B">
        <w:rPr>
          <w:rStyle w:val="Pogrubienie"/>
          <w:rFonts w:ascii="Calibri Light" w:hAnsi="Calibri Light" w:cs="Calibri"/>
          <w:sz w:val="28"/>
          <w:szCs w:val="32"/>
        </w:rPr>
        <w:t xml:space="preserve">REJESTR ZŁOŻONYCH WNIOSKÓW W RAMACH </w:t>
      </w:r>
      <w:r w:rsidR="00331B85">
        <w:rPr>
          <w:rStyle w:val="Pogrubienie"/>
          <w:rFonts w:ascii="Calibri Light" w:hAnsi="Calibri Light" w:cs="Calibri"/>
          <w:sz w:val="28"/>
          <w:szCs w:val="32"/>
        </w:rPr>
        <w:t xml:space="preserve">KONKURSU NA WYBÓR GRANTOBIORCÓW </w:t>
      </w:r>
      <w:r w:rsidRPr="00313D3B">
        <w:rPr>
          <w:rStyle w:val="Pogrubienie"/>
          <w:rFonts w:ascii="Calibri Light" w:hAnsi="Calibri Light" w:cs="Calibri"/>
          <w:sz w:val="28"/>
          <w:szCs w:val="32"/>
        </w:rPr>
        <w:t xml:space="preserve">NR </w:t>
      </w:r>
      <w:r>
        <w:rPr>
          <w:rStyle w:val="Pogrubienie"/>
          <w:rFonts w:ascii="Calibri Light" w:hAnsi="Calibri Light" w:cs="Calibri"/>
          <w:sz w:val="28"/>
          <w:szCs w:val="32"/>
        </w:rPr>
        <w:t>..............</w:t>
      </w:r>
    </w:p>
    <w:p w14:paraId="5E8179D0" w14:textId="77777777" w:rsidR="00FC1A31" w:rsidRDefault="00FC1A31" w:rsidP="00FC1A31">
      <w:pPr>
        <w:jc w:val="center"/>
        <w:rPr>
          <w:rFonts w:ascii="Calibri Light" w:hAnsi="Calibri Light" w:cs="Calibri"/>
          <w:b/>
        </w:rPr>
      </w:pPr>
    </w:p>
    <w:p w14:paraId="77FF8DF8" w14:textId="77777777" w:rsidR="00A07251" w:rsidRPr="004822CC" w:rsidRDefault="00A07251" w:rsidP="00FC1A31">
      <w:pPr>
        <w:rPr>
          <w:rFonts w:asciiTheme="majorHAnsi" w:hAnsiTheme="majorHAnsi" w:cstheme="majorHAnsi"/>
          <w:b/>
          <w:bCs/>
        </w:rPr>
      </w:pPr>
      <w:bookmarkStart w:id="1" w:name="_Hlk159833418"/>
      <w:r w:rsidRPr="004822CC">
        <w:rPr>
          <w:rFonts w:asciiTheme="majorHAnsi" w:hAnsiTheme="majorHAnsi" w:cstheme="majorHAnsi"/>
          <w:b/>
          <w:bCs/>
        </w:rPr>
        <w:t>F</w:t>
      </w:r>
      <w:r w:rsidR="0073045C" w:rsidRPr="004822CC">
        <w:rPr>
          <w:rFonts w:asciiTheme="majorHAnsi" w:hAnsiTheme="majorHAnsi" w:cstheme="majorHAnsi"/>
          <w:b/>
          <w:bCs/>
        </w:rPr>
        <w:t>undusz</w:t>
      </w:r>
      <w:r w:rsidRPr="004822CC">
        <w:rPr>
          <w:rFonts w:asciiTheme="majorHAnsi" w:hAnsiTheme="majorHAnsi" w:cstheme="majorHAnsi"/>
          <w:b/>
          <w:bCs/>
        </w:rPr>
        <w:t>:</w:t>
      </w:r>
    </w:p>
    <w:p w14:paraId="692E0DB0" w14:textId="65F35F4D" w:rsidR="0073045C" w:rsidRPr="00A07251" w:rsidRDefault="00E11AA3" w:rsidP="00FC1A31">
      <w:pPr>
        <w:rPr>
          <w:rFonts w:asciiTheme="majorHAnsi" w:hAnsiTheme="majorHAnsi" w:cstheme="majorHAnsi"/>
          <w:b/>
          <w:bCs/>
        </w:rPr>
      </w:pPr>
      <w:r w:rsidRPr="004822CC">
        <w:rPr>
          <w:rFonts w:asciiTheme="majorHAnsi" w:hAnsiTheme="majorHAnsi" w:cstheme="majorHAnsi"/>
          <w:b/>
          <w:bCs/>
        </w:rPr>
        <w:t>N</w:t>
      </w:r>
      <w:r w:rsidR="0073045C" w:rsidRPr="004822CC">
        <w:rPr>
          <w:rFonts w:asciiTheme="majorHAnsi" w:hAnsiTheme="majorHAnsi" w:cstheme="majorHAnsi"/>
          <w:b/>
          <w:bCs/>
        </w:rPr>
        <w:t>azw</w:t>
      </w:r>
      <w:r w:rsidRPr="004822CC">
        <w:rPr>
          <w:rFonts w:asciiTheme="majorHAnsi" w:hAnsiTheme="majorHAnsi" w:cstheme="majorHAnsi"/>
          <w:b/>
          <w:bCs/>
        </w:rPr>
        <w:t>a</w:t>
      </w:r>
      <w:r w:rsidR="0073045C" w:rsidRPr="004822CC">
        <w:rPr>
          <w:rFonts w:asciiTheme="majorHAnsi" w:hAnsiTheme="majorHAnsi" w:cstheme="majorHAnsi"/>
          <w:b/>
          <w:bCs/>
        </w:rPr>
        <w:t xml:space="preserve"> interwencji PS WPR/priorytet i cel FEW</w:t>
      </w:r>
      <w:r>
        <w:rPr>
          <w:rFonts w:asciiTheme="majorHAnsi" w:hAnsiTheme="majorHAnsi" w:cstheme="majorHAnsi"/>
          <w:b/>
          <w:bCs/>
        </w:rPr>
        <w:t>:</w:t>
      </w:r>
      <w:r w:rsidR="00A07251">
        <w:rPr>
          <w:rFonts w:asciiTheme="majorHAnsi" w:hAnsiTheme="majorHAnsi" w:cstheme="majorHAnsi"/>
          <w:b/>
          <w:bCs/>
        </w:rPr>
        <w:t xml:space="preserve"> ………………………………………</w:t>
      </w:r>
    </w:p>
    <w:bookmarkEnd w:id="1"/>
    <w:p w14:paraId="282B1860" w14:textId="72A5AB1A" w:rsidR="00FC1A31" w:rsidRDefault="00FC1A31" w:rsidP="00FC1A31">
      <w:pPr>
        <w:rPr>
          <w:rFonts w:ascii="Calibri Light" w:hAnsi="Calibri Light" w:cs="Arial"/>
          <w:b/>
        </w:rPr>
      </w:pPr>
      <w:r w:rsidRPr="00406B63">
        <w:rPr>
          <w:rFonts w:ascii="Calibri Light" w:hAnsi="Calibri Light" w:cs="Calibri"/>
          <w:b/>
        </w:rPr>
        <w:t>Przedsięwzię</w:t>
      </w:r>
      <w:r>
        <w:rPr>
          <w:rFonts w:ascii="Calibri Light" w:hAnsi="Calibri Light" w:cs="Calibri"/>
          <w:b/>
        </w:rPr>
        <w:t>cie</w:t>
      </w:r>
      <w:r w:rsidR="004822CC">
        <w:rPr>
          <w:rFonts w:ascii="Calibri Light" w:hAnsi="Calibri Light" w:cs="Calibri"/>
          <w:b/>
        </w:rPr>
        <w:t xml:space="preserve"> </w:t>
      </w:r>
      <w:r>
        <w:rPr>
          <w:rFonts w:ascii="Calibri Light" w:hAnsi="Calibri Light" w:cs="Calibri"/>
          <w:b/>
        </w:rPr>
        <w:t>…………………………………</w:t>
      </w:r>
    </w:p>
    <w:p w14:paraId="41B9DDC2" w14:textId="77777777" w:rsidR="0073045C" w:rsidRDefault="0073045C" w:rsidP="00FC1A31">
      <w:pPr>
        <w:rPr>
          <w:rFonts w:ascii="Calibri Light" w:hAnsi="Calibri Light" w:cs="Calibri"/>
          <w:b/>
        </w:rPr>
      </w:pPr>
    </w:p>
    <w:p w14:paraId="1852DF5D" w14:textId="69036155" w:rsidR="00FC1A31" w:rsidRDefault="00FC1A31" w:rsidP="00FC1A31">
      <w:pPr>
        <w:rPr>
          <w:rFonts w:ascii="Calibri Light" w:hAnsi="Calibri Light" w:cs="Calibri"/>
          <w:b/>
        </w:rPr>
      </w:pPr>
      <w:r w:rsidRPr="00C12FF7">
        <w:rPr>
          <w:rFonts w:ascii="Calibri Light" w:hAnsi="Calibri Light" w:cs="Calibri"/>
          <w:b/>
        </w:rPr>
        <w:t xml:space="preserve">Termin składania wniosków: </w:t>
      </w:r>
      <w:r>
        <w:rPr>
          <w:rFonts w:ascii="Calibri Light" w:hAnsi="Calibri Light" w:cs="Calibri"/>
          <w:b/>
        </w:rPr>
        <w:t>…………………….</w:t>
      </w:r>
    </w:p>
    <w:p w14:paraId="3E4FA703" w14:textId="77777777" w:rsidR="00FC1A31" w:rsidRDefault="00FC1A31"/>
    <w:p w14:paraId="10C6E8B9" w14:textId="77777777" w:rsidR="00FC1A31" w:rsidRDefault="00FC1A31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51"/>
        <w:gridCol w:w="2138"/>
        <w:gridCol w:w="1686"/>
        <w:gridCol w:w="3227"/>
        <w:gridCol w:w="4059"/>
        <w:gridCol w:w="2126"/>
      </w:tblGrid>
      <w:tr w:rsidR="00B812AA" w14:paraId="0E714826" w14:textId="77777777" w:rsidTr="00B812AA">
        <w:trPr>
          <w:trHeight w:val="489"/>
          <w:jc w:val="center"/>
        </w:trPr>
        <w:tc>
          <w:tcPr>
            <w:tcW w:w="651" w:type="dxa"/>
            <w:shd w:val="clear" w:color="auto" w:fill="D9D9D9"/>
            <w:vAlign w:val="center"/>
          </w:tcPr>
          <w:p w14:paraId="39DAB163" w14:textId="77777777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Cs w:val="17"/>
              </w:rPr>
              <w:t>Lp.</w:t>
            </w:r>
          </w:p>
        </w:tc>
        <w:tc>
          <w:tcPr>
            <w:tcW w:w="2138" w:type="dxa"/>
            <w:shd w:val="clear" w:color="auto" w:fill="D9D9D9"/>
            <w:vAlign w:val="center"/>
          </w:tcPr>
          <w:p w14:paraId="15D3F4F0" w14:textId="77777777" w:rsidR="00B812AA" w:rsidRDefault="00B812AA" w:rsidP="00FC1A31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 xml:space="preserve">Data </w:t>
            </w:r>
            <w:r>
              <w:rPr>
                <w:rFonts w:ascii="Calibri Light" w:hAnsi="Calibri Light" w:cs="Calibri"/>
                <w:b/>
                <w:sz w:val="18"/>
                <w:szCs w:val="18"/>
              </w:rPr>
              <w:t xml:space="preserve">i godzina </w:t>
            </w:r>
          </w:p>
          <w:p w14:paraId="7F686A15" w14:textId="77777777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>złożenia wniosku</w:t>
            </w:r>
          </w:p>
        </w:tc>
        <w:tc>
          <w:tcPr>
            <w:tcW w:w="1686" w:type="dxa"/>
            <w:shd w:val="clear" w:color="auto" w:fill="D9D9D9"/>
            <w:vAlign w:val="center"/>
          </w:tcPr>
          <w:p w14:paraId="63BAB218" w14:textId="77777777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>Znak sprawy LGD</w:t>
            </w:r>
          </w:p>
        </w:tc>
        <w:tc>
          <w:tcPr>
            <w:tcW w:w="3227" w:type="dxa"/>
            <w:shd w:val="clear" w:color="auto" w:fill="D9D9D9"/>
            <w:vAlign w:val="center"/>
          </w:tcPr>
          <w:p w14:paraId="0C4F3656" w14:textId="34F2D828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>Imię i Nazwisko</w:t>
            </w:r>
            <w:r>
              <w:rPr>
                <w:rFonts w:ascii="Calibri Light" w:hAnsi="Calibri Light" w:cs="Calibri"/>
                <w:b/>
                <w:sz w:val="18"/>
                <w:szCs w:val="18"/>
              </w:rPr>
              <w:t xml:space="preserve"> </w:t>
            </w:r>
            <w:r w:rsidRPr="00650B46">
              <w:rPr>
                <w:rFonts w:ascii="Calibri Light" w:hAnsi="Calibri Light" w:cs="Calibri"/>
                <w:b/>
                <w:sz w:val="18"/>
                <w:szCs w:val="18"/>
              </w:rPr>
              <w:t>/ Nazwa</w:t>
            </w:r>
            <w:r w:rsidR="00331B85">
              <w:rPr>
                <w:rFonts w:ascii="Calibri Light" w:hAnsi="Calibri Light" w:cs="Calibri"/>
                <w:b/>
                <w:sz w:val="18"/>
                <w:szCs w:val="18"/>
              </w:rPr>
              <w:t xml:space="preserve"> </w:t>
            </w:r>
            <w:proofErr w:type="spellStart"/>
            <w:r w:rsidR="00331B85">
              <w:rPr>
                <w:rFonts w:ascii="Calibri Light" w:hAnsi="Calibri Light" w:cs="Calibri"/>
                <w:b/>
                <w:sz w:val="18"/>
                <w:szCs w:val="18"/>
              </w:rPr>
              <w:t>Grantobiorcy</w:t>
            </w:r>
            <w:proofErr w:type="spellEnd"/>
          </w:p>
        </w:tc>
        <w:tc>
          <w:tcPr>
            <w:tcW w:w="4059" w:type="dxa"/>
            <w:shd w:val="clear" w:color="auto" w:fill="D9D9D9"/>
            <w:vAlign w:val="center"/>
          </w:tcPr>
          <w:p w14:paraId="55E43F22" w14:textId="40F36083" w:rsidR="00B812AA" w:rsidRDefault="00331B85" w:rsidP="00FC1A31">
            <w:pPr>
              <w:jc w:val="center"/>
            </w:pPr>
            <w:r>
              <w:rPr>
                <w:rFonts w:ascii="Calibri Light" w:hAnsi="Calibri Light" w:cs="Calibri"/>
                <w:b/>
                <w:sz w:val="18"/>
                <w:szCs w:val="18"/>
              </w:rPr>
              <w:t>Tytuł zadania</w:t>
            </w:r>
          </w:p>
        </w:tc>
        <w:tc>
          <w:tcPr>
            <w:tcW w:w="2126" w:type="dxa"/>
            <w:shd w:val="clear" w:color="auto" w:fill="D9D9D9"/>
          </w:tcPr>
          <w:p w14:paraId="3056D68A" w14:textId="14AF61CF" w:rsidR="00B812AA" w:rsidRPr="00C957A4" w:rsidRDefault="00B812AA" w:rsidP="00FC1A31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C1A31">
              <w:rPr>
                <w:rFonts w:ascii="Calibri Light" w:hAnsi="Calibri Light" w:cs="Calibri"/>
                <w:b/>
                <w:sz w:val="18"/>
                <w:szCs w:val="18"/>
              </w:rPr>
              <w:t xml:space="preserve">Wnioskowana kwota </w:t>
            </w:r>
            <w:r w:rsidR="00331B85">
              <w:rPr>
                <w:rFonts w:ascii="Calibri Light" w:hAnsi="Calibri Light" w:cs="Calibri"/>
                <w:b/>
                <w:sz w:val="18"/>
                <w:szCs w:val="18"/>
              </w:rPr>
              <w:t>grantu</w:t>
            </w:r>
            <w:r w:rsidRPr="004822CC">
              <w:rPr>
                <w:rFonts w:ascii="Calibri Light" w:hAnsi="Calibri Light" w:cs="Calibri"/>
                <w:b/>
                <w:sz w:val="18"/>
                <w:szCs w:val="18"/>
              </w:rPr>
              <w:t xml:space="preserve"> (</w:t>
            </w:r>
            <w:r w:rsidR="007E0A7D" w:rsidRPr="004822CC">
              <w:rPr>
                <w:rFonts w:ascii="Calibri Light" w:hAnsi="Calibri Light" w:cs="Calibri"/>
                <w:b/>
                <w:sz w:val="18"/>
                <w:szCs w:val="18"/>
              </w:rPr>
              <w:t>PLN</w:t>
            </w:r>
            <w:r w:rsidR="00A07251" w:rsidRPr="004822CC">
              <w:rPr>
                <w:rFonts w:ascii="Calibri Light" w:hAnsi="Calibri Light" w:cs="Calibri"/>
                <w:b/>
                <w:sz w:val="18"/>
                <w:szCs w:val="18"/>
              </w:rPr>
              <w:t>)</w:t>
            </w:r>
          </w:p>
        </w:tc>
      </w:tr>
      <w:tr w:rsidR="00B812AA" w14:paraId="5C19589A" w14:textId="77777777" w:rsidTr="00B812AA">
        <w:trPr>
          <w:trHeight w:val="680"/>
          <w:jc w:val="center"/>
        </w:trPr>
        <w:tc>
          <w:tcPr>
            <w:tcW w:w="6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E98F61" w14:textId="77777777" w:rsidR="00B812AA" w:rsidRPr="00FC1A31" w:rsidRDefault="00B812AA" w:rsidP="00FC1A31">
            <w:pPr>
              <w:jc w:val="center"/>
              <w:rPr>
                <w:rFonts w:ascii="Calibri Light" w:hAnsi="Calibri Light" w:cs="Calibri Light"/>
              </w:rPr>
            </w:pPr>
            <w:r w:rsidRPr="00FC1A31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5D2E5135" w14:textId="77777777" w:rsidR="00B812AA" w:rsidRDefault="00B812AA" w:rsidP="00FC1A31"/>
        </w:tc>
        <w:tc>
          <w:tcPr>
            <w:tcW w:w="1686" w:type="dxa"/>
            <w:shd w:val="clear" w:color="auto" w:fill="auto"/>
            <w:vAlign w:val="center"/>
          </w:tcPr>
          <w:p w14:paraId="54EE3758" w14:textId="77777777" w:rsidR="00B812AA" w:rsidRDefault="00B812AA" w:rsidP="00FC1A31"/>
        </w:tc>
        <w:tc>
          <w:tcPr>
            <w:tcW w:w="322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E03AF" w14:textId="77777777" w:rsidR="00B812AA" w:rsidRDefault="00B812AA" w:rsidP="00FC1A31"/>
        </w:tc>
        <w:tc>
          <w:tcPr>
            <w:tcW w:w="40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702CCF" w14:textId="77777777" w:rsidR="00B812AA" w:rsidRDefault="00B812AA" w:rsidP="00FC1A31"/>
        </w:tc>
        <w:tc>
          <w:tcPr>
            <w:tcW w:w="2126" w:type="dxa"/>
            <w:tcBorders>
              <w:bottom w:val="single" w:sz="4" w:space="0" w:color="000000"/>
            </w:tcBorders>
          </w:tcPr>
          <w:p w14:paraId="5573F20A" w14:textId="77777777" w:rsidR="00B812AA" w:rsidRDefault="00B812AA" w:rsidP="00FC1A31"/>
        </w:tc>
      </w:tr>
      <w:tr w:rsidR="00B812AA" w14:paraId="07322A0E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5368E628" w14:textId="77777777" w:rsidR="00B812AA" w:rsidRPr="00FC1A31" w:rsidRDefault="00B812AA" w:rsidP="00FC1A31">
            <w:pPr>
              <w:jc w:val="center"/>
              <w:rPr>
                <w:rFonts w:ascii="Calibri Light" w:hAnsi="Calibri Light" w:cs="Calibri Light"/>
              </w:rPr>
            </w:pPr>
            <w:r w:rsidRPr="00FC1A31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138" w:type="dxa"/>
            <w:shd w:val="clear" w:color="auto" w:fill="auto"/>
          </w:tcPr>
          <w:p w14:paraId="7A52810B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4A2D6E25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4BE751B0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0435BB63" w14:textId="77777777" w:rsidR="00B812AA" w:rsidRDefault="00B812AA" w:rsidP="00FC1A31"/>
        </w:tc>
        <w:tc>
          <w:tcPr>
            <w:tcW w:w="2126" w:type="dxa"/>
          </w:tcPr>
          <w:p w14:paraId="1C626E67" w14:textId="77777777" w:rsidR="00B812AA" w:rsidRDefault="00B812AA" w:rsidP="00FC1A31"/>
        </w:tc>
      </w:tr>
      <w:tr w:rsidR="00B812AA" w14:paraId="2B409295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2A841D40" w14:textId="77777777" w:rsidR="00B812AA" w:rsidRPr="00FC1A31" w:rsidRDefault="00B812AA" w:rsidP="00FC1A31">
            <w:pPr>
              <w:jc w:val="center"/>
              <w:rPr>
                <w:rFonts w:ascii="Calibri Light" w:hAnsi="Calibri Light" w:cs="Calibri Light"/>
              </w:rPr>
            </w:pPr>
            <w:r w:rsidRPr="00FC1A31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2138" w:type="dxa"/>
            <w:shd w:val="clear" w:color="auto" w:fill="auto"/>
          </w:tcPr>
          <w:p w14:paraId="2962E2A3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519D5E81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1D3F6C28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25250696" w14:textId="77777777" w:rsidR="00B812AA" w:rsidRDefault="00B812AA" w:rsidP="00FC1A31"/>
        </w:tc>
        <w:tc>
          <w:tcPr>
            <w:tcW w:w="2126" w:type="dxa"/>
          </w:tcPr>
          <w:p w14:paraId="187A69FB" w14:textId="77777777" w:rsidR="00B812AA" w:rsidRDefault="00B812AA" w:rsidP="00FC1A31"/>
        </w:tc>
      </w:tr>
      <w:tr w:rsidR="00B812AA" w14:paraId="5DABB796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67443425" w14:textId="37BC755C" w:rsidR="00B812AA" w:rsidRDefault="00331B85" w:rsidP="00FC1A31">
            <w:r>
              <w:t>…</w:t>
            </w:r>
          </w:p>
        </w:tc>
        <w:tc>
          <w:tcPr>
            <w:tcW w:w="2138" w:type="dxa"/>
            <w:shd w:val="clear" w:color="auto" w:fill="auto"/>
          </w:tcPr>
          <w:p w14:paraId="3E915D5D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69B77E2B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3F70191A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4A7FE059" w14:textId="77777777" w:rsidR="00B812AA" w:rsidRDefault="00B812AA" w:rsidP="00FC1A31"/>
        </w:tc>
        <w:tc>
          <w:tcPr>
            <w:tcW w:w="2126" w:type="dxa"/>
          </w:tcPr>
          <w:p w14:paraId="26CE915F" w14:textId="77777777" w:rsidR="00B812AA" w:rsidRDefault="00B812AA" w:rsidP="00FC1A31"/>
        </w:tc>
      </w:tr>
      <w:tr w:rsidR="00B812AA" w14:paraId="18B2ECDD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1FAED9AC" w14:textId="5CA65BEA" w:rsidR="00B812AA" w:rsidRDefault="00331B85" w:rsidP="00FC1A31">
            <w:r>
              <w:t>…</w:t>
            </w:r>
          </w:p>
        </w:tc>
        <w:tc>
          <w:tcPr>
            <w:tcW w:w="2138" w:type="dxa"/>
            <w:shd w:val="clear" w:color="auto" w:fill="auto"/>
          </w:tcPr>
          <w:p w14:paraId="11E16FB5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10872C87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2CC3EC3E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734ADF03" w14:textId="77777777" w:rsidR="00B812AA" w:rsidRDefault="00B812AA" w:rsidP="00FC1A31"/>
        </w:tc>
        <w:tc>
          <w:tcPr>
            <w:tcW w:w="2126" w:type="dxa"/>
          </w:tcPr>
          <w:p w14:paraId="1A5A63CA" w14:textId="77777777" w:rsidR="00B812AA" w:rsidRDefault="00B812AA" w:rsidP="00FC1A31"/>
        </w:tc>
      </w:tr>
    </w:tbl>
    <w:p w14:paraId="2335A1C5" w14:textId="77777777" w:rsidR="00FC1A31" w:rsidRDefault="00FC1A31"/>
    <w:p w14:paraId="5B8BC0FB" w14:textId="77777777" w:rsidR="00FC1A31" w:rsidRDefault="00FC1A31"/>
    <w:p w14:paraId="1B7742CA" w14:textId="77777777" w:rsidR="00FC1A31" w:rsidRDefault="00FC1A31"/>
    <w:p w14:paraId="4949FE8C" w14:textId="77777777" w:rsidR="00FC1A31" w:rsidRPr="00BE2F21" w:rsidRDefault="00FC1A31" w:rsidP="00A07251">
      <w:pPr>
        <w:ind w:left="1416" w:firstLine="708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Miejscowość</w:t>
      </w:r>
      <w:r w:rsidRPr="00D70E07">
        <w:rPr>
          <w:rFonts w:ascii="Calibri Light" w:hAnsi="Calibri Light" w:cs="Calibri"/>
          <w:sz w:val="20"/>
          <w:szCs w:val="20"/>
        </w:rPr>
        <w:t xml:space="preserve">, dn. </w:t>
      </w:r>
      <w:r w:rsidRPr="00981ED6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……………………</w:t>
      </w:r>
      <w:r w:rsidRPr="00981ED6">
        <w:rPr>
          <w:rFonts w:ascii="Calibri Light" w:hAnsi="Calibri Light" w:cs="Calibri"/>
          <w:b/>
          <w:bCs/>
          <w:sz w:val="20"/>
          <w:szCs w:val="20"/>
        </w:rPr>
        <w:t xml:space="preserve"> </w:t>
      </w:r>
      <w:r w:rsidRPr="00BE2F21">
        <w:rPr>
          <w:rFonts w:ascii="Calibri Light" w:hAnsi="Calibri Light" w:cs="Calibri"/>
          <w:sz w:val="20"/>
          <w:szCs w:val="20"/>
        </w:rPr>
        <w:t xml:space="preserve">               ……………………………………………………………</w:t>
      </w:r>
      <w:r w:rsidRPr="00BE2F21">
        <w:rPr>
          <w:rFonts w:ascii="Calibri Light" w:hAnsi="Calibri Light" w:cs="Calibri"/>
          <w:sz w:val="20"/>
          <w:szCs w:val="20"/>
        </w:rPr>
        <w:tab/>
        <w:t xml:space="preserve">           </w:t>
      </w:r>
      <w:r w:rsidRPr="00BE2F21">
        <w:rPr>
          <w:rFonts w:ascii="Calibri Light" w:hAnsi="Calibri Light" w:cs="Calibri"/>
          <w:sz w:val="20"/>
          <w:szCs w:val="20"/>
        </w:rPr>
        <w:tab/>
        <w:t>……………………………….…………………………………………</w:t>
      </w:r>
    </w:p>
    <w:p w14:paraId="36B71F6B" w14:textId="64E565C8" w:rsidR="00FC1A31" w:rsidRPr="00BE2F21" w:rsidRDefault="00FC1A31" w:rsidP="00FC1A31">
      <w:pPr>
        <w:rPr>
          <w:rFonts w:ascii="Calibri Light" w:hAnsi="Calibri Light" w:cs="Calibri"/>
          <w:sz w:val="6"/>
        </w:rPr>
      </w:pPr>
      <w:r w:rsidRPr="00BE2F21"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    </w:t>
      </w:r>
      <w:r w:rsidR="00A07251">
        <w:rPr>
          <w:rFonts w:ascii="Calibri Light" w:hAnsi="Calibri Light" w:cs="Calibri"/>
          <w:sz w:val="16"/>
          <w:szCs w:val="12"/>
        </w:rPr>
        <w:tab/>
      </w:r>
      <w:r w:rsidR="00A07251">
        <w:rPr>
          <w:rFonts w:ascii="Calibri Light" w:hAnsi="Calibri Light" w:cs="Calibri"/>
          <w:sz w:val="16"/>
          <w:szCs w:val="12"/>
        </w:rPr>
        <w:tab/>
      </w:r>
      <w:r w:rsidR="00A07251">
        <w:rPr>
          <w:rFonts w:ascii="Calibri Light" w:hAnsi="Calibri Light" w:cs="Calibri"/>
          <w:sz w:val="16"/>
          <w:szCs w:val="12"/>
        </w:rPr>
        <w:tab/>
      </w:r>
      <w:r w:rsidR="00A07251">
        <w:rPr>
          <w:rFonts w:ascii="Calibri Light" w:hAnsi="Calibri Light" w:cs="Calibri"/>
          <w:sz w:val="16"/>
          <w:szCs w:val="12"/>
        </w:rPr>
        <w:tab/>
      </w:r>
      <w:r w:rsidRPr="00BE2F21">
        <w:rPr>
          <w:rFonts w:ascii="Calibri Light" w:hAnsi="Calibri Light" w:cs="Calibri"/>
          <w:sz w:val="16"/>
          <w:szCs w:val="12"/>
        </w:rPr>
        <w:t xml:space="preserve"> pieczątka LGD</w:t>
      </w:r>
      <w:r w:rsidRPr="00BE2F21">
        <w:rPr>
          <w:rFonts w:ascii="Calibri Light" w:hAnsi="Calibri Light" w:cs="Calibri"/>
          <w:sz w:val="16"/>
          <w:szCs w:val="12"/>
        </w:rPr>
        <w:tab/>
      </w:r>
      <w:r w:rsidRPr="00BE2F21">
        <w:rPr>
          <w:rFonts w:ascii="Calibri Light" w:hAnsi="Calibri Light" w:cs="Calibri"/>
          <w:sz w:val="16"/>
          <w:szCs w:val="12"/>
        </w:rPr>
        <w:tab/>
      </w:r>
      <w:r w:rsidRPr="00BE2F21">
        <w:rPr>
          <w:rFonts w:ascii="Calibri Light" w:hAnsi="Calibri Light" w:cs="Calibri"/>
          <w:sz w:val="16"/>
          <w:szCs w:val="12"/>
        </w:rPr>
        <w:tab/>
        <w:t xml:space="preserve">                            </w:t>
      </w:r>
      <w:r w:rsidRPr="00BE2F21">
        <w:rPr>
          <w:rFonts w:ascii="Calibri Light" w:hAnsi="Calibri Light" w:cs="Calibri"/>
          <w:sz w:val="18"/>
          <w:szCs w:val="18"/>
        </w:rPr>
        <w:t>podpis pracownika Biura</w:t>
      </w:r>
      <w:r>
        <w:rPr>
          <w:rFonts w:ascii="Calibri Light" w:hAnsi="Calibri Light" w:cs="Calibri"/>
          <w:sz w:val="18"/>
          <w:szCs w:val="18"/>
        </w:rPr>
        <w:t xml:space="preserve"> LGD</w:t>
      </w:r>
    </w:p>
    <w:p w14:paraId="2A3D2E8E" w14:textId="77777777" w:rsidR="00FC1A31" w:rsidRDefault="00FC1A31"/>
    <w:sectPr w:rsidR="00FC1A31" w:rsidSect="00F714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31"/>
    <w:rsid w:val="000308CB"/>
    <w:rsid w:val="00045200"/>
    <w:rsid w:val="000D75F0"/>
    <w:rsid w:val="001138D0"/>
    <w:rsid w:val="00194A7F"/>
    <w:rsid w:val="001A6BE0"/>
    <w:rsid w:val="001E51F0"/>
    <w:rsid w:val="0028318A"/>
    <w:rsid w:val="00331B85"/>
    <w:rsid w:val="003437E3"/>
    <w:rsid w:val="00421A3E"/>
    <w:rsid w:val="004607DE"/>
    <w:rsid w:val="004717E7"/>
    <w:rsid w:val="004822CC"/>
    <w:rsid w:val="00487947"/>
    <w:rsid w:val="004F2EDA"/>
    <w:rsid w:val="005D02E2"/>
    <w:rsid w:val="00674DC8"/>
    <w:rsid w:val="006A39BC"/>
    <w:rsid w:val="006C4410"/>
    <w:rsid w:val="0073045C"/>
    <w:rsid w:val="007538B8"/>
    <w:rsid w:val="0076588E"/>
    <w:rsid w:val="007D538D"/>
    <w:rsid w:val="007E0A7D"/>
    <w:rsid w:val="007F4AAB"/>
    <w:rsid w:val="007F7DDA"/>
    <w:rsid w:val="00803C78"/>
    <w:rsid w:val="00853707"/>
    <w:rsid w:val="00981ED6"/>
    <w:rsid w:val="009D6174"/>
    <w:rsid w:val="00A07251"/>
    <w:rsid w:val="00A903D3"/>
    <w:rsid w:val="00B476C6"/>
    <w:rsid w:val="00B812AA"/>
    <w:rsid w:val="00B84D66"/>
    <w:rsid w:val="00BF0955"/>
    <w:rsid w:val="00CD7E37"/>
    <w:rsid w:val="00E11AA3"/>
    <w:rsid w:val="00E15F63"/>
    <w:rsid w:val="00F71437"/>
    <w:rsid w:val="00FC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12443"/>
  <w15:docId w15:val="{AF3BCAC3-8A08-4509-A50C-99DDBCFC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A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FC1A31"/>
    <w:rPr>
      <w:b/>
      <w:bCs/>
    </w:rPr>
  </w:style>
  <w:style w:type="table" w:styleId="Tabela-Siatka">
    <w:name w:val="Table Grid"/>
    <w:basedOn w:val="Standardowy"/>
    <w:uiPriority w:val="39"/>
    <w:rsid w:val="00FC1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658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58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588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8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88E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8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88E"/>
    <w:rPr>
      <w:rFonts w:ascii="Segoe UI" w:eastAsia="Times New Roman" w:hAnsi="Segoe UI" w:cs="Segoe UI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esnażyk</cp:lastModifiedBy>
  <cp:revision>8</cp:revision>
  <dcterms:created xsi:type="dcterms:W3CDTF">2024-09-12T12:02:00Z</dcterms:created>
  <dcterms:modified xsi:type="dcterms:W3CDTF">2025-06-30T12:32:00Z</dcterms:modified>
</cp:coreProperties>
</file>